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897D08" w:rsidRDefault="000033E7" w:rsidP="000033E7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0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066"/>
        <w:gridCol w:w="1066"/>
        <w:gridCol w:w="1066"/>
        <w:gridCol w:w="4329"/>
      </w:tblGrid>
      <w:tr w:rsidR="00F54AA5" w:rsidRPr="00897D08" w:rsidTr="00CF29EC">
        <w:trPr>
          <w:cantSplit/>
          <w:trHeight w:val="818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527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EB2179" w:rsidP="00E741EC">
            <w:pPr>
              <w:pStyle w:val="berschrift1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Besprechungsräume</w:t>
            </w:r>
          </w:p>
          <w:p w:rsidR="00F54AA5" w:rsidRPr="00897D08" w:rsidRDefault="001C3648" w:rsidP="00EB2179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</w:t>
            </w:r>
            <w:r w:rsidR="00EB2179">
              <w:rPr>
                <w:rFonts w:ascii="Arial" w:hAnsi="Arial"/>
                <w:sz w:val="16"/>
              </w:rPr>
              <w:t>R</w:t>
            </w:r>
            <w:r w:rsidRPr="00897D08">
              <w:rPr>
                <w:rFonts w:ascii="Arial" w:hAnsi="Arial"/>
                <w:sz w:val="16"/>
              </w:rPr>
              <w:t xml:space="preserve">äume, in denen </w:t>
            </w:r>
            <w:r w:rsidR="00EB2179">
              <w:rPr>
                <w:rFonts w:ascii="Arial" w:hAnsi="Arial"/>
                <w:sz w:val="16"/>
              </w:rPr>
              <w:t xml:space="preserve">mit den Teilnehmern in datenschutzkonformer </w:t>
            </w:r>
            <w:r w:rsidR="000B777F">
              <w:rPr>
                <w:rFonts w:ascii="Arial" w:hAnsi="Arial"/>
                <w:sz w:val="16"/>
              </w:rPr>
              <w:t xml:space="preserve">Weise </w:t>
            </w:r>
            <w:r w:rsidR="00EB2179">
              <w:rPr>
                <w:rFonts w:ascii="Arial" w:hAnsi="Arial"/>
                <w:sz w:val="16"/>
              </w:rPr>
              <w:t>eine vertrauensvolle Gesprächsatmosphäre gewährleistet ist.</w:t>
            </w:r>
          </w:p>
        </w:tc>
      </w:tr>
      <w:tr w:rsidR="00F54AA5" w:rsidRPr="00897D08" w:rsidTr="00EB2179">
        <w:trPr>
          <w:cantSplit/>
          <w:trHeight w:hRule="exact" w:val="1056"/>
        </w:trPr>
        <w:tc>
          <w:tcPr>
            <w:tcW w:w="532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EB2179" w:rsidP="00EB2179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</w:tc>
      </w:tr>
      <w:tr w:rsidR="00F54AA5" w:rsidRPr="00897D08" w:rsidTr="00EB2179">
        <w:trPr>
          <w:cantSplit/>
          <w:trHeight w:hRule="exact" w:val="1225"/>
        </w:trPr>
        <w:tc>
          <w:tcPr>
            <w:tcW w:w="532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 w:rsidTr="00EB2179">
        <w:trPr>
          <w:cantSplit/>
          <w:trHeight w:hRule="exact" w:val="1437"/>
        </w:trPr>
        <w:tc>
          <w:tcPr>
            <w:tcW w:w="532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 w:rsidTr="00EB2179">
        <w:trPr>
          <w:cantSplit/>
          <w:trHeight w:hRule="exact" w:val="1113"/>
        </w:trPr>
        <w:tc>
          <w:tcPr>
            <w:tcW w:w="532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CF29EC" w:rsidRPr="00897D08" w:rsidTr="00025DA9">
        <w:trPr>
          <w:trHeight w:val="952"/>
        </w:trPr>
        <w:tc>
          <w:tcPr>
            <w:tcW w:w="9267" w:type="dxa"/>
          </w:tcPr>
          <w:p w:rsidR="00CF29EC" w:rsidRPr="00897D08" w:rsidRDefault="00CF29EC" w:rsidP="00025DA9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CF29EC" w:rsidRPr="00897D08" w:rsidRDefault="00CF29EC" w:rsidP="00025D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CF29EC" w:rsidRDefault="00CF29EC">
      <w:r>
        <w:br w:type="page"/>
      </w:r>
      <w:bookmarkStart w:id="1" w:name="_GoBack"/>
      <w:bookmarkEnd w:id="1"/>
    </w:p>
    <w:p w:rsidR="00211532" w:rsidRPr="00897D08" w:rsidRDefault="00211532"/>
    <w:p w:rsidR="007D04DE" w:rsidRPr="00897D08" w:rsidRDefault="007D04DE"/>
    <w:tbl>
      <w:tblPr>
        <w:tblpPr w:leftFromText="141" w:rightFromText="141" w:vertAnchor="text" w:horzAnchor="margin" w:tblpY="-229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 w:rsidTr="006A409B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EB2179" w:rsidP="006A409B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Sozial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räume</w:t>
            </w:r>
          </w:p>
          <w:p w:rsidR="00353BF1" w:rsidRPr="00897D08" w:rsidRDefault="00353BF1" w:rsidP="006A409B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 xml:space="preserve">dienen </w:t>
            </w:r>
            <w:r w:rsidR="00EB2179">
              <w:rPr>
                <w:rFonts w:ascii="Arial" w:hAnsi="Arial"/>
                <w:sz w:val="16"/>
              </w:rPr>
              <w:t xml:space="preserve">dazu, dass sich Teilnehmer </w:t>
            </w:r>
            <w:r w:rsidR="000B777F">
              <w:rPr>
                <w:rFonts w:ascii="Arial" w:hAnsi="Arial"/>
                <w:sz w:val="16"/>
              </w:rPr>
              <w:t xml:space="preserve">in diesen </w:t>
            </w:r>
            <w:r w:rsidR="00EB2179">
              <w:rPr>
                <w:rFonts w:ascii="Arial" w:hAnsi="Arial"/>
                <w:sz w:val="16"/>
              </w:rPr>
              <w:t>ungestört aufhalten können</w:t>
            </w:r>
            <w:r w:rsidRPr="00897D08">
              <w:rPr>
                <w:rFonts w:ascii="Arial" w:hAnsi="Arial"/>
                <w:sz w:val="16"/>
              </w:rPr>
              <w:t>.</w:t>
            </w:r>
          </w:p>
          <w:p w:rsidR="00353BF1" w:rsidRPr="00897D08" w:rsidRDefault="00353BF1" w:rsidP="006A409B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6A409B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 w:rsidTr="006A409B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6A409B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6A409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6A409B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EB2179" w:rsidP="006A40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Geeignet für Anzahl an Personen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6A409B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  <w:p w:rsidR="00353BF1" w:rsidRPr="00897D08" w:rsidRDefault="00353BF1" w:rsidP="006A409B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6A409B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6A409B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6A409B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-46"/>
        <w:tblOverlap w:val="never"/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2336"/>
        <w:gridCol w:w="1067"/>
        <w:gridCol w:w="1067"/>
        <w:gridCol w:w="4501"/>
      </w:tblGrid>
      <w:tr w:rsidR="00CF29EC" w:rsidRPr="00897D08" w:rsidTr="00CF29EC">
        <w:trPr>
          <w:cantSplit/>
          <w:trHeight w:hRule="exact" w:val="1008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9EC" w:rsidRPr="00897D08" w:rsidRDefault="00013C2B" w:rsidP="00CF29EC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G</w:t>
            </w:r>
            <w:r w:rsidR="00CF29EC" w:rsidRPr="00897D08">
              <w:rPr>
                <w:rFonts w:ascii="Arial" w:hAnsi="Arial"/>
                <w:sz w:val="16"/>
                <w:u w:val="single"/>
              </w:rPr>
              <w:t>gf</w:t>
            </w:r>
            <w:r>
              <w:rPr>
                <w:rFonts w:ascii="Arial" w:hAnsi="Arial"/>
                <w:sz w:val="16"/>
                <w:u w:val="single"/>
              </w:rPr>
              <w:t>. sonstige R</w:t>
            </w:r>
            <w:r w:rsidR="00CF29EC" w:rsidRPr="00897D08">
              <w:rPr>
                <w:rFonts w:ascii="Arial" w:hAnsi="Arial"/>
                <w:sz w:val="16"/>
                <w:u w:val="single"/>
              </w:rPr>
              <w:t>äume</w:t>
            </w:r>
          </w:p>
          <w:p w:rsidR="00CF29EC" w:rsidRPr="00897D08" w:rsidRDefault="00CF29EC" w:rsidP="00CF29EC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CF29EC" w:rsidRPr="00897D08" w:rsidRDefault="00CF29EC" w:rsidP="00CF29EC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CF29EC" w:rsidRPr="00897D08" w:rsidTr="00CF29EC">
        <w:trPr>
          <w:cantSplit/>
          <w:trHeight w:hRule="exact" w:val="881"/>
        </w:trPr>
        <w:tc>
          <w:tcPr>
            <w:tcW w:w="533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CF29EC" w:rsidRPr="00897D08" w:rsidRDefault="00CF29EC" w:rsidP="00CF29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9EC" w:rsidRPr="00897D08" w:rsidRDefault="00CF29EC" w:rsidP="00CF29E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9EC" w:rsidRPr="00897D08" w:rsidRDefault="00CF29EC" w:rsidP="00CF29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9EC" w:rsidRPr="00897D08" w:rsidRDefault="00CF29EC" w:rsidP="00CF29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9EC" w:rsidRPr="00897D08" w:rsidRDefault="00CF29EC" w:rsidP="00CF29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CF29EC" w:rsidRPr="00897D08" w:rsidRDefault="00CF29EC" w:rsidP="00CF29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CF29EC" w:rsidRPr="00897D08" w:rsidTr="00CF29EC">
        <w:trPr>
          <w:cantSplit/>
          <w:trHeight w:hRule="exact" w:val="895"/>
        </w:trPr>
        <w:tc>
          <w:tcPr>
            <w:tcW w:w="533" w:type="dxa"/>
            <w:tcBorders>
              <w:left w:val="single" w:sz="12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CF29EC" w:rsidRPr="00897D08" w:rsidTr="00CF29EC">
        <w:trPr>
          <w:cantSplit/>
          <w:trHeight w:hRule="exact" w:val="825"/>
        </w:trPr>
        <w:tc>
          <w:tcPr>
            <w:tcW w:w="533" w:type="dxa"/>
            <w:tcBorders>
              <w:left w:val="single" w:sz="12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CF29EC" w:rsidRPr="00897D08" w:rsidTr="00CF29EC">
        <w:trPr>
          <w:cantSplit/>
          <w:trHeight w:hRule="exact" w:val="1036"/>
        </w:trPr>
        <w:tc>
          <w:tcPr>
            <w:tcW w:w="533" w:type="dxa"/>
            <w:tcBorders>
              <w:left w:val="single" w:sz="12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CF29EC" w:rsidRPr="00897D08" w:rsidTr="00CF29EC">
        <w:trPr>
          <w:cantSplit/>
          <w:trHeight w:hRule="exact" w:val="1036"/>
        </w:trPr>
        <w:tc>
          <w:tcPr>
            <w:tcW w:w="533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CF29EC" w:rsidRPr="00897D08" w:rsidRDefault="00CF29EC" w:rsidP="00CF29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5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CF29EC" w:rsidRPr="00897D08" w:rsidRDefault="00CF29EC" w:rsidP="00CF29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666" w:rsidRDefault="00E92666">
      <w:r>
        <w:separator/>
      </w:r>
    </w:p>
  </w:endnote>
  <w:endnote w:type="continuationSeparator" w:id="0">
    <w:p w:rsidR="00E92666" w:rsidRDefault="00E9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</w:t>
    </w:r>
    <w:r w:rsidR="004622FD">
      <w:rPr>
        <w:rFonts w:ascii="Arial" w:hAnsi="Arial" w:cs="Arial"/>
      </w:rPr>
      <w:t xml:space="preserve"> Mai </w:t>
    </w:r>
    <w:r w:rsidR="00CF29EC">
      <w:rPr>
        <w:rFonts w:ascii="Arial" w:hAnsi="Arial" w:cs="Arial"/>
      </w:rPr>
      <w:t>20</w:t>
    </w:r>
    <w:r w:rsidR="002F6DEB">
      <w:rPr>
        <w:rFonts w:ascii="Arial" w:hAnsi="Arial" w:cs="Arial"/>
      </w:rPr>
      <w:t>20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2F6DEB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von 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666" w:rsidRDefault="00E92666">
      <w:r>
        <w:separator/>
      </w:r>
    </w:p>
  </w:footnote>
  <w:footnote w:type="continuationSeparator" w:id="0">
    <w:p w:rsidR="00E92666" w:rsidRDefault="00E92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109E7"/>
    <w:rsid w:val="00013C2B"/>
    <w:rsid w:val="000B6DBB"/>
    <w:rsid w:val="000B777F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2F6DEB"/>
    <w:rsid w:val="00311198"/>
    <w:rsid w:val="00353BF1"/>
    <w:rsid w:val="00357875"/>
    <w:rsid w:val="00361DC3"/>
    <w:rsid w:val="003723DB"/>
    <w:rsid w:val="00384768"/>
    <w:rsid w:val="003E2C88"/>
    <w:rsid w:val="004378E1"/>
    <w:rsid w:val="004622FD"/>
    <w:rsid w:val="00520554"/>
    <w:rsid w:val="00527E69"/>
    <w:rsid w:val="00567DF4"/>
    <w:rsid w:val="006A409B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6C5E"/>
    <w:rsid w:val="009D58DB"/>
    <w:rsid w:val="00A6208A"/>
    <w:rsid w:val="00A83AE2"/>
    <w:rsid w:val="00A84CFE"/>
    <w:rsid w:val="00AA2AB3"/>
    <w:rsid w:val="00AF54F9"/>
    <w:rsid w:val="00B57D47"/>
    <w:rsid w:val="00C202C8"/>
    <w:rsid w:val="00CD456C"/>
    <w:rsid w:val="00CF29EC"/>
    <w:rsid w:val="00E008C9"/>
    <w:rsid w:val="00E10BE5"/>
    <w:rsid w:val="00E741EC"/>
    <w:rsid w:val="00E92666"/>
    <w:rsid w:val="00EA7126"/>
    <w:rsid w:val="00EB2179"/>
    <w:rsid w:val="00F54AA5"/>
    <w:rsid w:val="00FA3846"/>
    <w:rsid w:val="00FC2EF4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0398F"/>
  <w15:docId w15:val="{79DD45BA-1A6D-40E1-A08A-77FDB315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Döhla Petra</cp:lastModifiedBy>
  <cp:revision>2</cp:revision>
  <cp:lastPrinted>2005-11-29T09:43:00Z</cp:lastPrinted>
  <dcterms:created xsi:type="dcterms:W3CDTF">2020-05-13T12:45:00Z</dcterms:created>
  <dcterms:modified xsi:type="dcterms:W3CDTF">2020-05-13T12:45:00Z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